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4BEF9D5391945BBBF79117C8299EE" ma:contentTypeVersion="1" ma:contentTypeDescription="" ma:contentTypeScope="" ma:versionID="b1d7468b116f4af2df1d57e1511c09a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d564615eb7687b69ca04de096a0ff0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https://projektai.intranet.litgrid.eu/PWA/PLSV19035/_layouts/15/DocIdRedir.aspx?ID=PVIS-317113220-133</Url>
      <Description>PVIS-317113220-133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PVIS-317113220-133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BF285E-E7AF-4662-B601-145D2B1EA2A0}"/>
</file>

<file path=customXml/itemProps3.xml><?xml version="1.0" encoding="utf-8"?>
<ds:datastoreItem xmlns:ds="http://schemas.openxmlformats.org/officeDocument/2006/customXml" ds:itemID="{3B8CB000-3D76-4F8B-84FE-7BEE7BD3143A}"/>
</file>

<file path=customXml/itemProps4.xml><?xml version="1.0" encoding="utf-8"?>
<ds:datastoreItem xmlns:ds="http://schemas.openxmlformats.org/officeDocument/2006/customXml" ds:itemID="{D82493AB-20CB-4CAC-B678-B95C08742011}"/>
</file>

<file path=customXml/itemProps5.xml><?xml version="1.0" encoding="utf-8"?>
<ds:datastoreItem xmlns:ds="http://schemas.openxmlformats.org/officeDocument/2006/customXml" ds:itemID="{9459AAA1-4C27-423A-A8B7-2FEE210B4D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0x01010066872F3CC8F7D84995438B893169A0800200BB24BEF9D5391945BBBF79117C8299EE</vt:lpwstr>
  </property>
  <property fmtid="{D5CDD505-2E9C-101B-9397-08002B2CF9AE}" pid="10" name="_dlc_DocIdItemGuid">
    <vt:lpwstr>378b1316-55f1-4e64-9c1f-09ebcd68804a</vt:lpwstr>
  </property>
</Properties>
</file>